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2D677" w14:textId="208324ED" w:rsidR="00131099" w:rsidRPr="005B209D" w:rsidRDefault="00131099" w:rsidP="00702C31">
      <w:pPr>
        <w:rPr>
          <w:b/>
          <w:bCs/>
          <w:color w:val="660099"/>
          <w:sz w:val="32"/>
          <w:szCs w:val="32"/>
        </w:rPr>
      </w:pPr>
      <w:r>
        <w:rPr>
          <w:b/>
          <w:bCs/>
          <w:color w:val="660099"/>
          <w:sz w:val="32"/>
          <w:szCs w:val="32"/>
        </w:rPr>
        <w:t>Bardeen</w:t>
      </w:r>
    </w:p>
    <w:p w14:paraId="4C1A589D" w14:textId="15FA1557" w:rsidR="00131099" w:rsidRPr="00B82BDB" w:rsidRDefault="00131099" w:rsidP="00702C31">
      <w:pPr>
        <w:rPr>
          <w:b/>
          <w:bCs/>
          <w:sz w:val="28"/>
          <w:szCs w:val="28"/>
        </w:rPr>
      </w:pPr>
      <w:r w:rsidRPr="00B82BDB">
        <w:rPr>
          <w:b/>
          <w:bCs/>
          <w:sz w:val="28"/>
          <w:szCs w:val="28"/>
        </w:rPr>
        <w:t xml:space="preserve">Understanding </w:t>
      </w:r>
      <w:r>
        <w:rPr>
          <w:b/>
          <w:bCs/>
          <w:sz w:val="28"/>
          <w:szCs w:val="28"/>
        </w:rPr>
        <w:t>Bardeen</w:t>
      </w:r>
    </w:p>
    <w:p w14:paraId="6E97C0A6" w14:textId="1A89B3E5" w:rsidR="00B053D3" w:rsidRDefault="00B053D3" w:rsidP="088A34E6">
      <w:pPr>
        <w:rPr>
          <w:sz w:val="24"/>
          <w:szCs w:val="24"/>
        </w:rPr>
      </w:pPr>
      <w:r w:rsidRPr="088A34E6">
        <w:rPr>
          <w:sz w:val="24"/>
          <w:szCs w:val="24"/>
        </w:rPr>
        <w:t xml:space="preserve">This </w:t>
      </w:r>
      <w:r w:rsidR="00131099" w:rsidRPr="088A34E6">
        <w:rPr>
          <w:sz w:val="24"/>
          <w:szCs w:val="24"/>
        </w:rPr>
        <w:t xml:space="preserve">AI </w:t>
      </w:r>
      <w:r w:rsidR="27C87BFE" w:rsidRPr="088A34E6">
        <w:rPr>
          <w:sz w:val="24"/>
          <w:szCs w:val="24"/>
        </w:rPr>
        <w:t xml:space="preserve">tool </w:t>
      </w:r>
      <w:r w:rsidRPr="088A34E6">
        <w:rPr>
          <w:sz w:val="24"/>
          <w:szCs w:val="24"/>
        </w:rPr>
        <w:t xml:space="preserve">is </w:t>
      </w:r>
      <w:r w:rsidR="00131099" w:rsidRPr="088A34E6">
        <w:rPr>
          <w:sz w:val="24"/>
          <w:szCs w:val="24"/>
        </w:rPr>
        <w:t xml:space="preserve">advertised as </w:t>
      </w:r>
      <w:r w:rsidR="007D4FB9" w:rsidRPr="088A34E6">
        <w:rPr>
          <w:sz w:val="24"/>
          <w:szCs w:val="24"/>
        </w:rPr>
        <w:t xml:space="preserve">a tool to replace </w:t>
      </w:r>
      <w:r w:rsidR="00131099" w:rsidRPr="088A34E6">
        <w:rPr>
          <w:sz w:val="24"/>
          <w:szCs w:val="24"/>
        </w:rPr>
        <w:t>repetitive research, business, sales</w:t>
      </w:r>
      <w:r w:rsidR="007D4FB9" w:rsidRPr="088A34E6">
        <w:rPr>
          <w:sz w:val="24"/>
          <w:szCs w:val="24"/>
        </w:rPr>
        <w:t>,</w:t>
      </w:r>
      <w:r w:rsidR="00131099" w:rsidRPr="088A34E6">
        <w:rPr>
          <w:sz w:val="24"/>
          <w:szCs w:val="24"/>
        </w:rPr>
        <w:t xml:space="preserve"> and other related tasks</w:t>
      </w:r>
      <w:r w:rsidR="009D6C73" w:rsidRPr="088A34E6">
        <w:rPr>
          <w:sz w:val="24"/>
          <w:szCs w:val="24"/>
        </w:rPr>
        <w:t xml:space="preserve"> through automation</w:t>
      </w:r>
      <w:r w:rsidR="00131099" w:rsidRPr="088A34E6">
        <w:rPr>
          <w:sz w:val="24"/>
          <w:szCs w:val="24"/>
        </w:rPr>
        <w:t xml:space="preserve">. It can be used to integrate apps and websites, perform tasks and actions, and </w:t>
      </w:r>
      <w:r w:rsidR="0C07415B" w:rsidRPr="088A34E6">
        <w:rPr>
          <w:sz w:val="24"/>
          <w:szCs w:val="24"/>
        </w:rPr>
        <w:t>Bardeen completes in-app and in-website tasks, such as filling in forms and sending messages.</w:t>
      </w:r>
    </w:p>
    <w:p w14:paraId="315BE599" w14:textId="4577E6DF" w:rsidR="00131099" w:rsidRPr="00131099" w:rsidRDefault="00131099" w:rsidP="00702C31">
      <w:pPr>
        <w:rPr>
          <w:sz w:val="24"/>
          <w:szCs w:val="24"/>
        </w:rPr>
      </w:pPr>
      <w:r w:rsidRPr="088A34E6">
        <w:rPr>
          <w:b/>
          <w:bCs/>
          <w:sz w:val="24"/>
          <w:szCs w:val="24"/>
        </w:rPr>
        <w:t>Link:</w:t>
      </w:r>
      <w:r w:rsidRPr="088A34E6">
        <w:rPr>
          <w:sz w:val="24"/>
          <w:szCs w:val="24"/>
        </w:rPr>
        <w:t xml:space="preserve"> https://www.bardeen.ai</w:t>
      </w:r>
    </w:p>
    <w:p w14:paraId="127C2DF4" w14:textId="77777777" w:rsidR="000D7681" w:rsidRPr="005B209D" w:rsidRDefault="000D7681" w:rsidP="00702C31">
      <w:pPr>
        <w:rPr>
          <w:b/>
          <w:bCs/>
          <w:color w:val="660099"/>
          <w:sz w:val="28"/>
          <w:szCs w:val="28"/>
        </w:rPr>
      </w:pPr>
      <w:r w:rsidRPr="005B209D">
        <w:rPr>
          <w:b/>
          <w:bCs/>
          <w:color w:val="660099"/>
          <w:sz w:val="28"/>
          <w:szCs w:val="28"/>
        </w:rPr>
        <w:t>Addressing Key Questions</w:t>
      </w:r>
    </w:p>
    <w:p w14:paraId="40FBAB81" w14:textId="77777777" w:rsidR="000D7681" w:rsidRPr="00B82BDB" w:rsidRDefault="000D7681" w:rsidP="00702C31">
      <w:pPr>
        <w:rPr>
          <w:b/>
          <w:bCs/>
          <w:sz w:val="24"/>
          <w:szCs w:val="24"/>
        </w:rPr>
      </w:pPr>
      <w:r w:rsidRPr="00B82BDB">
        <w:rPr>
          <w:b/>
          <w:bCs/>
          <w:sz w:val="24"/>
          <w:szCs w:val="24"/>
        </w:rPr>
        <w:t>Learning Enhancement</w:t>
      </w:r>
      <w:r>
        <w:rPr>
          <w:b/>
          <w:bCs/>
          <w:sz w:val="24"/>
          <w:szCs w:val="24"/>
        </w:rPr>
        <w:t xml:space="preserve"> not replacement</w:t>
      </w:r>
    </w:p>
    <w:p w14:paraId="7708AAC1" w14:textId="1C85432B" w:rsidR="000D7681" w:rsidRPr="00B82BDB" w:rsidRDefault="004131F9" w:rsidP="088A34E6">
      <w:pPr>
        <w:rPr>
          <w:sz w:val="24"/>
          <w:szCs w:val="24"/>
        </w:rPr>
      </w:pPr>
      <w:r w:rsidRPr="088A34E6">
        <w:rPr>
          <w:sz w:val="24"/>
          <w:szCs w:val="24"/>
        </w:rPr>
        <w:t xml:space="preserve">Bardeen completes </w:t>
      </w:r>
      <w:r w:rsidR="00F576D8" w:rsidRPr="088A34E6">
        <w:rPr>
          <w:sz w:val="24"/>
          <w:szCs w:val="24"/>
        </w:rPr>
        <w:t xml:space="preserve">in-app and in-website </w:t>
      </w:r>
      <w:r w:rsidRPr="088A34E6">
        <w:rPr>
          <w:sz w:val="24"/>
          <w:szCs w:val="24"/>
        </w:rPr>
        <w:t>tasks</w:t>
      </w:r>
      <w:ins w:id="0" w:author="Sabine Sharp" w:date="2024-05-08T14:50:00Z">
        <w:r w:rsidR="00992C16" w:rsidRPr="088A34E6">
          <w:rPr>
            <w:sz w:val="24"/>
            <w:szCs w:val="24"/>
          </w:rPr>
          <w:t>,</w:t>
        </w:r>
      </w:ins>
      <w:r w:rsidRPr="088A34E6">
        <w:rPr>
          <w:sz w:val="24"/>
          <w:szCs w:val="24"/>
        </w:rPr>
        <w:t xml:space="preserve"> </w:t>
      </w:r>
      <w:r w:rsidR="00992C16" w:rsidRPr="088A34E6">
        <w:rPr>
          <w:sz w:val="24"/>
          <w:szCs w:val="24"/>
        </w:rPr>
        <w:t xml:space="preserve">such as </w:t>
      </w:r>
      <w:r w:rsidR="0001566C" w:rsidRPr="088A34E6">
        <w:rPr>
          <w:sz w:val="24"/>
          <w:szCs w:val="24"/>
        </w:rPr>
        <w:t xml:space="preserve">filling </w:t>
      </w:r>
      <w:r w:rsidR="00992C16" w:rsidRPr="088A34E6">
        <w:rPr>
          <w:sz w:val="24"/>
          <w:szCs w:val="24"/>
        </w:rPr>
        <w:t xml:space="preserve">in </w:t>
      </w:r>
      <w:r w:rsidR="0001566C" w:rsidRPr="088A34E6">
        <w:rPr>
          <w:sz w:val="24"/>
          <w:szCs w:val="24"/>
        </w:rPr>
        <w:t xml:space="preserve">forms and sending messages. </w:t>
      </w:r>
      <w:r w:rsidR="3590EDCA" w:rsidRPr="088A34E6">
        <w:rPr>
          <w:sz w:val="24"/>
          <w:szCs w:val="24"/>
        </w:rPr>
        <w:t>So,</w:t>
      </w:r>
      <w:r w:rsidR="00D53383" w:rsidRPr="088A34E6">
        <w:rPr>
          <w:sz w:val="24"/>
          <w:szCs w:val="24"/>
        </w:rPr>
        <w:t xml:space="preserve"> </w:t>
      </w:r>
      <w:r w:rsidR="00FD7ED6" w:rsidRPr="088A34E6">
        <w:rPr>
          <w:sz w:val="24"/>
          <w:szCs w:val="24"/>
        </w:rPr>
        <w:t>the</w:t>
      </w:r>
      <w:r w:rsidR="00D53383" w:rsidRPr="088A34E6">
        <w:rPr>
          <w:sz w:val="24"/>
          <w:szCs w:val="24"/>
        </w:rPr>
        <w:t>se</w:t>
      </w:r>
      <w:r w:rsidR="00FD7ED6" w:rsidRPr="088A34E6">
        <w:rPr>
          <w:sz w:val="24"/>
          <w:szCs w:val="24"/>
        </w:rPr>
        <w:t xml:space="preserve"> </w:t>
      </w:r>
      <w:r w:rsidR="00D53383" w:rsidRPr="088A34E6">
        <w:rPr>
          <w:sz w:val="24"/>
          <w:szCs w:val="24"/>
        </w:rPr>
        <w:t xml:space="preserve">tasks </w:t>
      </w:r>
      <w:r w:rsidR="00FD7ED6" w:rsidRPr="088A34E6">
        <w:rPr>
          <w:sz w:val="24"/>
          <w:szCs w:val="24"/>
        </w:rPr>
        <w:t xml:space="preserve">classify as </w:t>
      </w:r>
      <w:r w:rsidR="1060F6D4" w:rsidRPr="088A34E6">
        <w:rPr>
          <w:sz w:val="24"/>
          <w:szCs w:val="24"/>
        </w:rPr>
        <w:t>repetitive, tasks</w:t>
      </w:r>
      <w:r w:rsidR="76F8A091" w:rsidRPr="088A34E6">
        <w:rPr>
          <w:sz w:val="24"/>
          <w:szCs w:val="24"/>
        </w:rPr>
        <w:t xml:space="preserve"> </w:t>
      </w:r>
      <w:r w:rsidR="00FD7ED6" w:rsidRPr="088A34E6">
        <w:rPr>
          <w:sz w:val="24"/>
          <w:szCs w:val="24"/>
        </w:rPr>
        <w:t xml:space="preserve">then this </w:t>
      </w:r>
      <w:r w:rsidR="00790452" w:rsidRPr="088A34E6">
        <w:rPr>
          <w:sz w:val="24"/>
          <w:szCs w:val="24"/>
        </w:rPr>
        <w:t xml:space="preserve">tool </w:t>
      </w:r>
      <w:r w:rsidR="00FD7ED6" w:rsidRPr="088A34E6">
        <w:rPr>
          <w:sz w:val="24"/>
          <w:szCs w:val="24"/>
        </w:rPr>
        <w:t>would enhance learning</w:t>
      </w:r>
      <w:r w:rsidR="00790452" w:rsidRPr="088A34E6">
        <w:rPr>
          <w:sz w:val="24"/>
          <w:szCs w:val="24"/>
        </w:rPr>
        <w:t xml:space="preserve">. </w:t>
      </w:r>
    </w:p>
    <w:p w14:paraId="7CD2041A" w14:textId="77777777" w:rsidR="000D7681" w:rsidRPr="00B82BDB" w:rsidRDefault="000D7681" w:rsidP="00702C31">
      <w:pPr>
        <w:rPr>
          <w:b/>
          <w:bCs/>
          <w:sz w:val="24"/>
          <w:szCs w:val="24"/>
        </w:rPr>
      </w:pPr>
      <w:r w:rsidRPr="00B82BDB">
        <w:rPr>
          <w:b/>
          <w:bCs/>
          <w:sz w:val="24"/>
          <w:szCs w:val="24"/>
        </w:rPr>
        <w:t>Task Understanding</w:t>
      </w:r>
    </w:p>
    <w:p w14:paraId="46F3AE88" w14:textId="031773EA" w:rsidR="000D7681" w:rsidRPr="00B82BDB" w:rsidRDefault="00A53E5D" w:rsidP="088A34E6">
      <w:pPr>
        <w:rPr>
          <w:b/>
          <w:bCs/>
          <w:sz w:val="24"/>
          <w:szCs w:val="24"/>
        </w:rPr>
      </w:pPr>
      <w:r w:rsidRPr="088A34E6">
        <w:rPr>
          <w:sz w:val="24"/>
          <w:szCs w:val="24"/>
        </w:rPr>
        <w:t xml:space="preserve">Bardeen can access </w:t>
      </w:r>
      <w:r w:rsidR="4941771D" w:rsidRPr="088A34E6">
        <w:rPr>
          <w:sz w:val="24"/>
          <w:szCs w:val="24"/>
        </w:rPr>
        <w:t>what is</w:t>
      </w:r>
      <w:r w:rsidRPr="088A34E6">
        <w:rPr>
          <w:sz w:val="24"/>
          <w:szCs w:val="24"/>
        </w:rPr>
        <w:t xml:space="preserve"> open on your screen and therefore has </w:t>
      </w:r>
      <w:r w:rsidR="009636CA" w:rsidRPr="088A34E6">
        <w:rPr>
          <w:sz w:val="24"/>
          <w:szCs w:val="24"/>
        </w:rPr>
        <w:t xml:space="preserve">additional context when generating automation workflows. </w:t>
      </w:r>
      <w:r w:rsidR="00790452" w:rsidRPr="088A34E6">
        <w:rPr>
          <w:sz w:val="24"/>
          <w:szCs w:val="24"/>
        </w:rPr>
        <w:t>The tool</w:t>
      </w:r>
      <w:r w:rsidR="009636CA" w:rsidRPr="088A34E6">
        <w:rPr>
          <w:sz w:val="24"/>
          <w:szCs w:val="24"/>
        </w:rPr>
        <w:t xml:space="preserve"> uses AI to build these workflows</w:t>
      </w:r>
      <w:r w:rsidR="6B86C037" w:rsidRPr="088A34E6">
        <w:rPr>
          <w:sz w:val="24"/>
          <w:szCs w:val="24"/>
        </w:rPr>
        <w:t xml:space="preserve">. </w:t>
      </w:r>
    </w:p>
    <w:p w14:paraId="7B59B00C" w14:textId="313CD782" w:rsidR="000D7681" w:rsidRPr="00B82BDB" w:rsidRDefault="000D7681" w:rsidP="00702C31">
      <w:pPr>
        <w:rPr>
          <w:b/>
          <w:bCs/>
          <w:sz w:val="24"/>
          <w:szCs w:val="24"/>
        </w:rPr>
      </w:pPr>
      <w:r w:rsidRPr="088A34E6">
        <w:rPr>
          <w:b/>
          <w:bCs/>
          <w:sz w:val="24"/>
          <w:szCs w:val="24"/>
        </w:rPr>
        <w:t>Tool Selection</w:t>
      </w:r>
    </w:p>
    <w:p w14:paraId="3AC3B37F" w14:textId="6F03AA31" w:rsidR="000D7681" w:rsidRPr="00B82BDB" w:rsidRDefault="6016FEB7" w:rsidP="00702C31">
      <w:pPr>
        <w:rPr>
          <w:sz w:val="24"/>
          <w:szCs w:val="24"/>
        </w:rPr>
      </w:pPr>
      <w:r w:rsidRPr="088A34E6">
        <w:rPr>
          <w:sz w:val="24"/>
          <w:szCs w:val="24"/>
        </w:rPr>
        <w:t>Most</w:t>
      </w:r>
      <w:r w:rsidR="171B2EB8" w:rsidRPr="088A34E6">
        <w:rPr>
          <w:sz w:val="24"/>
          <w:szCs w:val="24"/>
        </w:rPr>
        <w:t xml:space="preserve"> Bardeen’s </w:t>
      </w:r>
      <w:r w:rsidR="001D3B79" w:rsidRPr="088A34E6">
        <w:rPr>
          <w:sz w:val="24"/>
          <w:szCs w:val="24"/>
        </w:rPr>
        <w:t>features are locked behind a paywall</w:t>
      </w:r>
      <w:r w:rsidR="3D1CF2D9" w:rsidRPr="088A34E6">
        <w:rPr>
          <w:sz w:val="24"/>
          <w:szCs w:val="24"/>
        </w:rPr>
        <w:t>.</w:t>
      </w:r>
    </w:p>
    <w:p w14:paraId="00C9E1C9" w14:textId="77777777" w:rsidR="000D7681" w:rsidRPr="00B82BDB" w:rsidRDefault="000D7681" w:rsidP="00702C31">
      <w:pPr>
        <w:rPr>
          <w:b/>
          <w:bCs/>
          <w:sz w:val="24"/>
          <w:szCs w:val="24"/>
        </w:rPr>
      </w:pPr>
      <w:r w:rsidRPr="00B82BDB">
        <w:rPr>
          <w:b/>
          <w:bCs/>
          <w:sz w:val="24"/>
          <w:szCs w:val="24"/>
        </w:rPr>
        <w:t>Accuracy and Sourcing</w:t>
      </w:r>
    </w:p>
    <w:p w14:paraId="5BE79CE8" w14:textId="241841A5" w:rsidR="000D7681" w:rsidRPr="005B209D" w:rsidRDefault="00656A3B" w:rsidP="00702C31">
      <w:pPr>
        <w:rPr>
          <w:sz w:val="24"/>
          <w:szCs w:val="24"/>
        </w:rPr>
      </w:pPr>
      <w:r w:rsidRPr="088A34E6">
        <w:rPr>
          <w:sz w:val="24"/>
          <w:szCs w:val="24"/>
        </w:rPr>
        <w:t>Bardeen has been shown</w:t>
      </w:r>
      <w:r w:rsidR="0071099E" w:rsidRPr="088A34E6">
        <w:rPr>
          <w:sz w:val="24"/>
          <w:szCs w:val="24"/>
        </w:rPr>
        <w:t xml:space="preserve"> to accurately reproduce repetitive tasks and </w:t>
      </w:r>
      <w:r w:rsidR="007D410D" w:rsidRPr="088A34E6">
        <w:rPr>
          <w:sz w:val="24"/>
          <w:szCs w:val="24"/>
        </w:rPr>
        <w:t xml:space="preserve">uses a variety of sources from your system such as webpages and </w:t>
      </w:r>
      <w:r w:rsidR="00146D7A" w:rsidRPr="088A34E6">
        <w:rPr>
          <w:sz w:val="24"/>
          <w:szCs w:val="24"/>
        </w:rPr>
        <w:t xml:space="preserve">email drafts, messages and so on. </w:t>
      </w:r>
    </w:p>
    <w:p w14:paraId="5F7B55A9" w14:textId="77777777" w:rsidR="000D7681" w:rsidRPr="00B82BDB" w:rsidRDefault="000D7681" w:rsidP="00702C31">
      <w:pPr>
        <w:rPr>
          <w:b/>
          <w:bCs/>
          <w:sz w:val="24"/>
          <w:szCs w:val="24"/>
        </w:rPr>
      </w:pPr>
      <w:r w:rsidRPr="00B82BDB">
        <w:rPr>
          <w:b/>
          <w:bCs/>
          <w:sz w:val="24"/>
          <w:szCs w:val="24"/>
        </w:rPr>
        <w:t>Data Sources and Privacy</w:t>
      </w:r>
    </w:p>
    <w:p w14:paraId="1992107C" w14:textId="7FE12FF3" w:rsidR="000D7681" w:rsidRDefault="00B51123" w:rsidP="00702C31">
      <w:pPr>
        <w:rPr>
          <w:sz w:val="24"/>
          <w:szCs w:val="24"/>
        </w:rPr>
      </w:pPr>
      <w:r w:rsidRPr="088A34E6">
        <w:rPr>
          <w:sz w:val="24"/>
          <w:szCs w:val="24"/>
        </w:rPr>
        <w:t xml:space="preserve">Bardeen’s </w:t>
      </w:r>
      <w:r w:rsidR="7CD88FE2" w:rsidRPr="088A34E6">
        <w:rPr>
          <w:sz w:val="24"/>
          <w:szCs w:val="24"/>
        </w:rPr>
        <w:t>uses</w:t>
      </w:r>
      <w:r w:rsidRPr="088A34E6">
        <w:rPr>
          <w:sz w:val="24"/>
          <w:szCs w:val="24"/>
        </w:rPr>
        <w:t xml:space="preserve"> on </w:t>
      </w:r>
      <w:r w:rsidR="1DEE6EEC" w:rsidRPr="088A34E6">
        <w:rPr>
          <w:sz w:val="24"/>
          <w:szCs w:val="24"/>
        </w:rPr>
        <w:t>your data</w:t>
      </w:r>
      <w:r w:rsidR="00D67019" w:rsidRPr="088A34E6">
        <w:rPr>
          <w:sz w:val="24"/>
          <w:szCs w:val="24"/>
        </w:rPr>
        <w:t xml:space="preserve"> to generate useful and reliable automation workflows. </w:t>
      </w:r>
    </w:p>
    <w:p w14:paraId="5F8BC8DA" w14:textId="7EC59534" w:rsidR="000D7681" w:rsidRPr="006905FD" w:rsidRDefault="000D7681" w:rsidP="00702C31">
      <w:pPr>
        <w:rPr>
          <w:sz w:val="24"/>
          <w:szCs w:val="24"/>
        </w:rPr>
      </w:pPr>
      <w:r w:rsidRPr="00B82BDB">
        <w:rPr>
          <w:b/>
          <w:bCs/>
          <w:sz w:val="24"/>
          <w:szCs w:val="24"/>
        </w:rPr>
        <w:t>Ownership and Attribution</w:t>
      </w:r>
    </w:p>
    <w:p w14:paraId="10A54EE8" w14:textId="0356D572" w:rsidR="000D7681" w:rsidRPr="00B82BDB" w:rsidRDefault="69818E26" w:rsidP="00702C31">
      <w:pPr>
        <w:rPr>
          <w:sz w:val="24"/>
          <w:szCs w:val="24"/>
        </w:rPr>
      </w:pPr>
      <w:r w:rsidRPr="088A34E6">
        <w:rPr>
          <w:sz w:val="24"/>
          <w:szCs w:val="24"/>
        </w:rPr>
        <w:t>Bardeen has generative AI components that are well-connected with natural language processing engines such as Open-AI's GPT 4 engine and so</w:t>
      </w:r>
      <w:r w:rsidR="000D7681" w:rsidRPr="088A34E6">
        <w:rPr>
          <w:sz w:val="24"/>
          <w:szCs w:val="24"/>
        </w:rPr>
        <w:t xml:space="preserve"> the responsibility for using the output ethically and responsibly rests with the user to cite appropriately.</w:t>
      </w:r>
    </w:p>
    <w:p w14:paraId="30D0C97D" w14:textId="77777777" w:rsidR="000D7681" w:rsidRPr="00B82BDB" w:rsidRDefault="000D7681" w:rsidP="00702C31">
      <w:pPr>
        <w:rPr>
          <w:b/>
          <w:bCs/>
          <w:sz w:val="24"/>
          <w:szCs w:val="24"/>
        </w:rPr>
      </w:pPr>
      <w:r w:rsidRPr="00B82BDB">
        <w:rPr>
          <w:b/>
          <w:bCs/>
          <w:sz w:val="24"/>
          <w:szCs w:val="24"/>
        </w:rPr>
        <w:t>Legal and Ethical Considerations</w:t>
      </w:r>
    </w:p>
    <w:p w14:paraId="54CE8485" w14:textId="73223084" w:rsidR="000D7681" w:rsidRPr="00B82BDB" w:rsidRDefault="5F6761E7" w:rsidP="00702C31">
      <w:pPr>
        <w:rPr>
          <w:sz w:val="24"/>
          <w:szCs w:val="24"/>
        </w:rPr>
      </w:pPr>
      <w:r w:rsidRPr="088A34E6">
        <w:rPr>
          <w:sz w:val="24"/>
          <w:szCs w:val="24"/>
        </w:rPr>
        <w:t>It is</w:t>
      </w:r>
      <w:r w:rsidR="000D7681" w:rsidRPr="088A34E6">
        <w:rPr>
          <w:sz w:val="24"/>
          <w:szCs w:val="24"/>
        </w:rPr>
        <w:t xml:space="preserve"> important to ensure that the information sourced from</w:t>
      </w:r>
      <w:r w:rsidR="261AE4B6" w:rsidRPr="088A34E6">
        <w:rPr>
          <w:sz w:val="24"/>
          <w:szCs w:val="24"/>
        </w:rPr>
        <w:t xml:space="preserve"> Bardeen and as an extension GPT-4, </w:t>
      </w:r>
      <w:r w:rsidR="000D7681" w:rsidRPr="088A34E6">
        <w:rPr>
          <w:sz w:val="24"/>
          <w:szCs w:val="24"/>
        </w:rPr>
        <w:t>complies with legal and ethical standards, avoiding plagiarism and copyright infringement.</w:t>
      </w:r>
    </w:p>
    <w:p w14:paraId="11BEC06E" w14:textId="77777777" w:rsidR="000D7681" w:rsidRPr="00B82BDB" w:rsidRDefault="000D7681" w:rsidP="00702C31">
      <w:pPr>
        <w:rPr>
          <w:b/>
          <w:bCs/>
          <w:sz w:val="24"/>
          <w:szCs w:val="24"/>
        </w:rPr>
      </w:pPr>
      <w:r w:rsidRPr="2B4B8B77">
        <w:rPr>
          <w:b/>
          <w:bCs/>
          <w:sz w:val="24"/>
          <w:szCs w:val="24"/>
        </w:rPr>
        <w:t>Bias and Misinformation</w:t>
      </w:r>
    </w:p>
    <w:p w14:paraId="2E768417" w14:textId="2D6658CE" w:rsidR="1DDF2E67" w:rsidRDefault="1DDF2E67" w:rsidP="00702C31">
      <w:pPr>
        <w:rPr>
          <w:sz w:val="24"/>
          <w:szCs w:val="24"/>
        </w:rPr>
      </w:pPr>
      <w:r w:rsidRPr="088A34E6">
        <w:rPr>
          <w:sz w:val="24"/>
          <w:szCs w:val="24"/>
        </w:rPr>
        <w:t xml:space="preserve">Bardeen is </w:t>
      </w:r>
      <w:r w:rsidR="06AAFA7A" w:rsidRPr="088A34E6">
        <w:rPr>
          <w:sz w:val="24"/>
          <w:szCs w:val="24"/>
        </w:rPr>
        <w:t>grouped</w:t>
      </w:r>
      <w:r w:rsidRPr="088A34E6">
        <w:rPr>
          <w:sz w:val="24"/>
          <w:szCs w:val="24"/>
        </w:rPr>
        <w:t xml:space="preserve"> </w:t>
      </w:r>
      <w:r w:rsidR="1F6E60A6" w:rsidRPr="088A34E6">
        <w:rPr>
          <w:sz w:val="24"/>
          <w:szCs w:val="24"/>
        </w:rPr>
        <w:t>may misunderstand and therefore incorrectly automate a process, be sure to check what it has done and why.</w:t>
      </w:r>
    </w:p>
    <w:p w14:paraId="4D05640C" w14:textId="77777777" w:rsidR="000D7681" w:rsidRPr="00B82BDB" w:rsidRDefault="000D7681" w:rsidP="00702C31">
      <w:pPr>
        <w:rPr>
          <w:b/>
          <w:bCs/>
          <w:sz w:val="24"/>
          <w:szCs w:val="24"/>
        </w:rPr>
      </w:pPr>
      <w:r w:rsidRPr="4E07CFD3">
        <w:rPr>
          <w:b/>
          <w:bCs/>
          <w:sz w:val="24"/>
          <w:szCs w:val="24"/>
        </w:rPr>
        <w:t>Limitations and Risks</w:t>
      </w:r>
    </w:p>
    <w:p w14:paraId="7D8B3670" w14:textId="731E672C" w:rsidR="182DF724" w:rsidRDefault="05F3CF33" w:rsidP="00702C31">
      <w:pPr>
        <w:rPr>
          <w:sz w:val="24"/>
          <w:szCs w:val="24"/>
        </w:rPr>
      </w:pPr>
      <w:r w:rsidRPr="088A34E6">
        <w:rPr>
          <w:sz w:val="24"/>
          <w:szCs w:val="24"/>
        </w:rPr>
        <w:t xml:space="preserve">Consider if you are using this tool ethically for your purposes. The risk of this tool is that it uses your data to carry out its work. </w:t>
      </w:r>
    </w:p>
    <w:p w14:paraId="3D445F5F" w14:textId="030B8739" w:rsidR="00163018" w:rsidRPr="00163018" w:rsidRDefault="000D7681" w:rsidP="00702C31">
      <w:pPr>
        <w:rPr>
          <w:b/>
          <w:bCs/>
          <w:sz w:val="24"/>
          <w:szCs w:val="24"/>
        </w:rPr>
      </w:pPr>
      <w:r w:rsidRPr="4E07CFD3">
        <w:rPr>
          <w:b/>
          <w:bCs/>
          <w:sz w:val="24"/>
          <w:szCs w:val="24"/>
        </w:rPr>
        <w:t>Academic Integrity</w:t>
      </w:r>
    </w:p>
    <w:p w14:paraId="49C1BCC5" w14:textId="71AF6619" w:rsidR="00163018" w:rsidRPr="00163018" w:rsidRDefault="00163018" w:rsidP="00702C31">
      <w:pPr>
        <w:rPr>
          <w:sz w:val="24"/>
          <w:szCs w:val="24"/>
        </w:rPr>
      </w:pPr>
      <w:r w:rsidRPr="088A34E6">
        <w:rPr>
          <w:sz w:val="24"/>
          <w:szCs w:val="24"/>
        </w:rPr>
        <w:t xml:space="preserve">Academic assignments and academic research are about learning to create your own connections between </w:t>
      </w:r>
      <w:r w:rsidR="59090B4E" w:rsidRPr="088A34E6">
        <w:rPr>
          <w:sz w:val="24"/>
          <w:szCs w:val="24"/>
        </w:rPr>
        <w:t>diverse sources</w:t>
      </w:r>
      <w:r w:rsidRPr="088A34E6">
        <w:rPr>
          <w:sz w:val="24"/>
          <w:szCs w:val="24"/>
        </w:rPr>
        <w:t xml:space="preserve">, developing analytical abilities, producing original ideas and then being able to communicate these ideas to others – the academic community within which the research sits. </w:t>
      </w:r>
    </w:p>
    <w:p w14:paraId="79133FFC" w14:textId="77777777" w:rsidR="00163018" w:rsidRPr="00163018" w:rsidRDefault="00163018" w:rsidP="00702C31">
      <w:pPr>
        <w:rPr>
          <w:sz w:val="24"/>
          <w:szCs w:val="24"/>
        </w:rPr>
      </w:pPr>
      <w:r w:rsidRPr="088A34E6">
        <w:rPr>
          <w:sz w:val="24"/>
          <w:szCs w:val="24"/>
        </w:rPr>
        <w:t xml:space="preserve">When undertaking academic research we need to adhere to academic standards of practice. Part of this practice is academic integrity. Academic integrity is based on the ability to communicate in a transparent way how ideas and findings have been arrived at, and this includes the attribution of others’ ideas to them through referencing. First and foremost, academic integrity is about honesty. </w:t>
      </w:r>
    </w:p>
    <w:p w14:paraId="2D83ECA9" w14:textId="2B480342" w:rsidR="00131099" w:rsidRPr="00B82BDB" w:rsidRDefault="00163018" w:rsidP="00702C31">
      <w:pPr>
        <w:rPr>
          <w:sz w:val="24"/>
          <w:szCs w:val="24"/>
        </w:rPr>
      </w:pPr>
      <w:r w:rsidRPr="088A34E6">
        <w:rPr>
          <w:sz w:val="24"/>
          <w:szCs w:val="24"/>
        </w:rPr>
        <w:t>If using Artificial Intelligence in your academic work, you must be sure how AI is permitted to be used on your module (if applicable) and how to reference it appropriately. Likewise, to ensure that you maintain academic integrity, a good check of whether the work is still your own if you have used Artificial Intelligence, is to see if you can explain ideas and methods as they appear in the final piece of work. If not, then you do not have sufficient authorship of the research or assignment, and you may want to go back to ensure that your ideas are correctly represented.</w:t>
      </w:r>
    </w:p>
    <w:p w14:paraId="610F3B46" w14:textId="77777777" w:rsidR="00313454" w:rsidRPr="00131099" w:rsidRDefault="00313454" w:rsidP="00702C31"/>
    <w:sectPr w:rsidR="00313454" w:rsidRPr="00131099" w:rsidSect="008527B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E8RxOvDZ" int2:invalidationBookmarkName="" int2:hashCode="X55YArurxx+Sdf" int2:id="gzvny5pu">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952F04"/>
    <w:multiLevelType w:val="hybridMultilevel"/>
    <w:tmpl w:val="5C4C4B1C"/>
    <w:lvl w:ilvl="0" w:tplc="F8CEA3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0213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99"/>
    <w:rsid w:val="0001566C"/>
    <w:rsid w:val="00025134"/>
    <w:rsid w:val="0003016E"/>
    <w:rsid w:val="000D7681"/>
    <w:rsid w:val="00131099"/>
    <w:rsid w:val="00141C3B"/>
    <w:rsid w:val="00146D7A"/>
    <w:rsid w:val="00163018"/>
    <w:rsid w:val="001B10CB"/>
    <w:rsid w:val="001D3B79"/>
    <w:rsid w:val="001F27BE"/>
    <w:rsid w:val="002246F1"/>
    <w:rsid w:val="00263724"/>
    <w:rsid w:val="002C3437"/>
    <w:rsid w:val="003030D6"/>
    <w:rsid w:val="00305892"/>
    <w:rsid w:val="00313454"/>
    <w:rsid w:val="00386993"/>
    <w:rsid w:val="0040336F"/>
    <w:rsid w:val="004131F9"/>
    <w:rsid w:val="004A787A"/>
    <w:rsid w:val="00587A20"/>
    <w:rsid w:val="006557AC"/>
    <w:rsid w:val="00656A3B"/>
    <w:rsid w:val="006714F8"/>
    <w:rsid w:val="00674CE3"/>
    <w:rsid w:val="006905FD"/>
    <w:rsid w:val="00702C31"/>
    <w:rsid w:val="0071099E"/>
    <w:rsid w:val="00735CE2"/>
    <w:rsid w:val="00790452"/>
    <w:rsid w:val="007A74F5"/>
    <w:rsid w:val="007D410D"/>
    <w:rsid w:val="007D4FB9"/>
    <w:rsid w:val="0081443D"/>
    <w:rsid w:val="0082089A"/>
    <w:rsid w:val="008527BD"/>
    <w:rsid w:val="00857E27"/>
    <w:rsid w:val="0087371D"/>
    <w:rsid w:val="00893CBF"/>
    <w:rsid w:val="008C71BC"/>
    <w:rsid w:val="0091104B"/>
    <w:rsid w:val="009636CA"/>
    <w:rsid w:val="00983BDE"/>
    <w:rsid w:val="0099036C"/>
    <w:rsid w:val="00992C16"/>
    <w:rsid w:val="009D6C73"/>
    <w:rsid w:val="009F6736"/>
    <w:rsid w:val="00A041E6"/>
    <w:rsid w:val="00A50420"/>
    <w:rsid w:val="00A53E5D"/>
    <w:rsid w:val="00A801E2"/>
    <w:rsid w:val="00A8481D"/>
    <w:rsid w:val="00AC4AC0"/>
    <w:rsid w:val="00AD4679"/>
    <w:rsid w:val="00B053D3"/>
    <w:rsid w:val="00B25BC2"/>
    <w:rsid w:val="00B51123"/>
    <w:rsid w:val="00B64460"/>
    <w:rsid w:val="00CD2F7A"/>
    <w:rsid w:val="00CE40A9"/>
    <w:rsid w:val="00CE6C46"/>
    <w:rsid w:val="00CF129B"/>
    <w:rsid w:val="00D006A8"/>
    <w:rsid w:val="00D074F0"/>
    <w:rsid w:val="00D53383"/>
    <w:rsid w:val="00D60EB1"/>
    <w:rsid w:val="00D67019"/>
    <w:rsid w:val="00DE2C61"/>
    <w:rsid w:val="00E739E4"/>
    <w:rsid w:val="00ED2828"/>
    <w:rsid w:val="00EE1D49"/>
    <w:rsid w:val="00F23BBF"/>
    <w:rsid w:val="00F576D8"/>
    <w:rsid w:val="00F9761C"/>
    <w:rsid w:val="00FD7ED6"/>
    <w:rsid w:val="030C8E6A"/>
    <w:rsid w:val="05F3CF33"/>
    <w:rsid w:val="06AAFA7A"/>
    <w:rsid w:val="088A34E6"/>
    <w:rsid w:val="09F6E414"/>
    <w:rsid w:val="0C07415B"/>
    <w:rsid w:val="0C53B27D"/>
    <w:rsid w:val="1060F6D4"/>
    <w:rsid w:val="120508D9"/>
    <w:rsid w:val="127CF8D6"/>
    <w:rsid w:val="171B2EB8"/>
    <w:rsid w:val="182DF724"/>
    <w:rsid w:val="1DDF2E67"/>
    <w:rsid w:val="1DEE6EEC"/>
    <w:rsid w:val="1F6E60A6"/>
    <w:rsid w:val="205E9D84"/>
    <w:rsid w:val="261AE4B6"/>
    <w:rsid w:val="27392F71"/>
    <w:rsid w:val="27C87BFE"/>
    <w:rsid w:val="287A359F"/>
    <w:rsid w:val="2B4B8B77"/>
    <w:rsid w:val="3590EDCA"/>
    <w:rsid w:val="3D1CF2D9"/>
    <w:rsid w:val="3DA7EEBF"/>
    <w:rsid w:val="3E6ABA5D"/>
    <w:rsid w:val="4631AEB3"/>
    <w:rsid w:val="4941771D"/>
    <w:rsid w:val="4E07CFD3"/>
    <w:rsid w:val="4F3A20A9"/>
    <w:rsid w:val="4F791D7E"/>
    <w:rsid w:val="58F88682"/>
    <w:rsid w:val="59090B4E"/>
    <w:rsid w:val="5A0CA7B7"/>
    <w:rsid w:val="5F6761E7"/>
    <w:rsid w:val="6016FEB7"/>
    <w:rsid w:val="605E80FA"/>
    <w:rsid w:val="69818E26"/>
    <w:rsid w:val="6B86C037"/>
    <w:rsid w:val="6BE55236"/>
    <w:rsid w:val="7048A2EE"/>
    <w:rsid w:val="74F59C26"/>
    <w:rsid w:val="76F8A091"/>
    <w:rsid w:val="7CD88FE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51752"/>
  <w15:chartTrackingRefBased/>
  <w15:docId w15:val="{79F7660F-7E11-4D52-8981-82C91075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099"/>
    <w:pPr>
      <w:spacing w:after="160" w:line="259" w:lineRule="auto"/>
    </w:pPr>
    <w:rPr>
      <w:kern w:val="2"/>
      <w:sz w:val="22"/>
      <w:szCs w:val="22"/>
      <w14:ligatures w14:val="standardContextual"/>
    </w:rPr>
  </w:style>
  <w:style w:type="paragraph" w:styleId="Heading1">
    <w:name w:val="heading 1"/>
    <w:basedOn w:val="Normal"/>
    <w:next w:val="Normal"/>
    <w:link w:val="Heading1Char"/>
    <w:uiPriority w:val="9"/>
    <w:qFormat/>
    <w:rsid w:val="001310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10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10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10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10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109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109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109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109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0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10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10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10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10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10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0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0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099"/>
    <w:rPr>
      <w:rFonts w:eastAsiaTheme="majorEastAsia" w:cstheme="majorBidi"/>
      <w:color w:val="272727" w:themeColor="text1" w:themeTint="D8"/>
    </w:rPr>
  </w:style>
  <w:style w:type="paragraph" w:styleId="Title">
    <w:name w:val="Title"/>
    <w:basedOn w:val="Normal"/>
    <w:next w:val="Normal"/>
    <w:link w:val="TitleChar"/>
    <w:uiPriority w:val="10"/>
    <w:qFormat/>
    <w:rsid w:val="0013109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10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10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0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099"/>
    <w:pPr>
      <w:spacing w:before="160"/>
      <w:jc w:val="center"/>
    </w:pPr>
    <w:rPr>
      <w:i/>
      <w:iCs/>
      <w:color w:val="404040" w:themeColor="text1" w:themeTint="BF"/>
    </w:rPr>
  </w:style>
  <w:style w:type="character" w:customStyle="1" w:styleId="QuoteChar">
    <w:name w:val="Quote Char"/>
    <w:basedOn w:val="DefaultParagraphFont"/>
    <w:link w:val="Quote"/>
    <w:uiPriority w:val="29"/>
    <w:rsid w:val="00131099"/>
    <w:rPr>
      <w:i/>
      <w:iCs/>
      <w:color w:val="404040" w:themeColor="text1" w:themeTint="BF"/>
    </w:rPr>
  </w:style>
  <w:style w:type="paragraph" w:styleId="ListParagraph">
    <w:name w:val="List Paragraph"/>
    <w:basedOn w:val="Normal"/>
    <w:uiPriority w:val="34"/>
    <w:qFormat/>
    <w:rsid w:val="00131099"/>
    <w:pPr>
      <w:ind w:left="720"/>
      <w:contextualSpacing/>
    </w:pPr>
  </w:style>
  <w:style w:type="character" w:styleId="IntenseEmphasis">
    <w:name w:val="Intense Emphasis"/>
    <w:basedOn w:val="DefaultParagraphFont"/>
    <w:uiPriority w:val="21"/>
    <w:qFormat/>
    <w:rsid w:val="00131099"/>
    <w:rPr>
      <w:i/>
      <w:iCs/>
      <w:color w:val="0F4761" w:themeColor="accent1" w:themeShade="BF"/>
    </w:rPr>
  </w:style>
  <w:style w:type="paragraph" w:styleId="IntenseQuote">
    <w:name w:val="Intense Quote"/>
    <w:basedOn w:val="Normal"/>
    <w:next w:val="Normal"/>
    <w:link w:val="IntenseQuoteChar"/>
    <w:uiPriority w:val="30"/>
    <w:qFormat/>
    <w:rsid w:val="001310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1099"/>
    <w:rPr>
      <w:i/>
      <w:iCs/>
      <w:color w:val="0F4761" w:themeColor="accent1" w:themeShade="BF"/>
    </w:rPr>
  </w:style>
  <w:style w:type="character" w:styleId="IntenseReference">
    <w:name w:val="Intense Reference"/>
    <w:basedOn w:val="DefaultParagraphFont"/>
    <w:uiPriority w:val="32"/>
    <w:qFormat/>
    <w:rsid w:val="00131099"/>
    <w:rPr>
      <w:b/>
      <w:bCs/>
      <w:smallCaps/>
      <w:color w:val="0F4761" w:themeColor="accent1" w:themeShade="BF"/>
      <w:spacing w:val="5"/>
    </w:rPr>
  </w:style>
  <w:style w:type="character" w:styleId="Hyperlink">
    <w:name w:val="Hyperlink"/>
    <w:basedOn w:val="DefaultParagraphFont"/>
    <w:uiPriority w:val="99"/>
    <w:unhideWhenUsed/>
    <w:rsid w:val="00131099"/>
    <w:rPr>
      <w:color w:val="467886" w:themeColor="hyperlink"/>
      <w:u w:val="single"/>
    </w:rPr>
  </w:style>
  <w:style w:type="character" w:styleId="CommentReference">
    <w:name w:val="annotation reference"/>
    <w:basedOn w:val="DefaultParagraphFont"/>
    <w:uiPriority w:val="99"/>
    <w:semiHidden/>
    <w:unhideWhenUsed/>
    <w:rsid w:val="00131099"/>
    <w:rPr>
      <w:sz w:val="16"/>
      <w:szCs w:val="16"/>
    </w:rPr>
  </w:style>
  <w:style w:type="paragraph" w:styleId="CommentText">
    <w:name w:val="annotation text"/>
    <w:basedOn w:val="Normal"/>
    <w:link w:val="CommentTextChar"/>
    <w:uiPriority w:val="99"/>
    <w:unhideWhenUsed/>
    <w:rsid w:val="00131099"/>
    <w:pPr>
      <w:spacing w:line="240" w:lineRule="auto"/>
    </w:pPr>
    <w:rPr>
      <w:sz w:val="20"/>
      <w:szCs w:val="20"/>
    </w:rPr>
  </w:style>
  <w:style w:type="character" w:customStyle="1" w:styleId="CommentTextChar">
    <w:name w:val="Comment Text Char"/>
    <w:basedOn w:val="DefaultParagraphFont"/>
    <w:link w:val="CommentText"/>
    <w:uiPriority w:val="99"/>
    <w:rsid w:val="00131099"/>
    <w:rPr>
      <w:kern w:val="2"/>
      <w:sz w:val="20"/>
      <w:szCs w:val="20"/>
      <w14:ligatures w14:val="standardContextual"/>
    </w:rPr>
  </w:style>
  <w:style w:type="paragraph" w:styleId="Revision">
    <w:name w:val="Revision"/>
    <w:hidden/>
    <w:uiPriority w:val="99"/>
    <w:semiHidden/>
    <w:rsid w:val="00B053D3"/>
    <w:rPr>
      <w:kern w:val="2"/>
      <w:sz w:val="22"/>
      <w:szCs w:val="22"/>
      <w14:ligatures w14:val="standardContextual"/>
    </w:rPr>
  </w:style>
  <w:style w:type="paragraph" w:styleId="CommentSubject">
    <w:name w:val="annotation subject"/>
    <w:basedOn w:val="CommentText"/>
    <w:next w:val="CommentText"/>
    <w:link w:val="CommentSubjectChar"/>
    <w:uiPriority w:val="99"/>
    <w:semiHidden/>
    <w:unhideWhenUsed/>
    <w:rsid w:val="0091104B"/>
    <w:rPr>
      <w:b/>
      <w:bCs/>
    </w:rPr>
  </w:style>
  <w:style w:type="character" w:customStyle="1" w:styleId="CommentSubjectChar">
    <w:name w:val="Comment Subject Char"/>
    <w:basedOn w:val="CommentTextChar"/>
    <w:link w:val="CommentSubject"/>
    <w:uiPriority w:val="99"/>
    <w:semiHidden/>
    <w:rsid w:val="0091104B"/>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20/10/relationships/intelligence" Target="intelligence2.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e123b9-e20d-44e4-a2c7-839c6ff37a94">
      <Terms xmlns="http://schemas.microsoft.com/office/infopath/2007/PartnerControls"/>
    </lcf76f155ced4ddcb4097134ff3c332f>
    <TaxCatchAll xmlns="6c8b11f3-1339-4cbb-8c7f-b3e5af419422" xsi:nil="true"/>
    <_dlc_DocId xmlns="6c8b11f3-1339-4cbb-8c7f-b3e5af419422">XQTTA2VMQ4JQ-514592116-1326</_dlc_DocId>
    <_dlc_DocIdUrl xmlns="6c8b11f3-1339-4cbb-8c7f-b3e5af419422">
      <Url>https://livemanchesterac.sharepoint.com/sites/UOM-LIB-G-Teaching/_layouts/15/DocIdRedir.aspx?ID=XQTTA2VMQ4JQ-514592116-1326</Url>
      <Description>XQTTA2VMQ4JQ-514592116-1326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335C0E17B707548A7EF41C8571592B5" ma:contentTypeVersion="19" ma:contentTypeDescription="Create a new document." ma:contentTypeScope="" ma:versionID="939ea033386e5d6589a4f783c9afa9bb">
  <xsd:schema xmlns:xsd="http://www.w3.org/2001/XMLSchema" xmlns:xs="http://www.w3.org/2001/XMLSchema" xmlns:p="http://schemas.microsoft.com/office/2006/metadata/properties" xmlns:ns2="d8e123b9-e20d-44e4-a2c7-839c6ff37a94" xmlns:ns3="6c8b11f3-1339-4cbb-8c7f-b3e5af419422" targetNamespace="http://schemas.microsoft.com/office/2006/metadata/properties" ma:root="true" ma:fieldsID="9774f6c0ae877d2d0758699320f85826" ns2:_="" ns3:_="">
    <xsd:import namespace="d8e123b9-e20d-44e4-a2c7-839c6ff37a94"/>
    <xsd:import namespace="6c8b11f3-1339-4cbb-8c7f-b3e5af41942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_dlc_DocId" minOccurs="0"/>
                <xsd:element ref="ns3:_dlc_DocIdUrl" minOccurs="0"/>
                <xsd:element ref="ns3:_dlc_DocIdPersistId"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123b9-e20d-44e4-a2c7-839c6ff37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8b11f3-1339-4cbb-8c7f-b3e5af419422"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e881b83-503a-4024-8546-26fcb7190e97}" ma:internalName="TaxCatchAll" ma:showField="CatchAllData" ma:web="6c8b11f3-1339-4cbb-8c7f-b3e5af4194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B0F4A3-8A27-4E5A-BC7A-604A8A415A00}">
  <ds:schemaRefs>
    <ds:schemaRef ds:uri="http://schemas.microsoft.com/office/2006/metadata/properties"/>
    <ds:schemaRef ds:uri="http://schemas.microsoft.com/office/infopath/2007/PartnerControls"/>
    <ds:schemaRef ds:uri="d8e123b9-e20d-44e4-a2c7-839c6ff37a94"/>
    <ds:schemaRef ds:uri="6c8b11f3-1339-4cbb-8c7f-b3e5af419422"/>
  </ds:schemaRefs>
</ds:datastoreItem>
</file>

<file path=customXml/itemProps2.xml><?xml version="1.0" encoding="utf-8"?>
<ds:datastoreItem xmlns:ds="http://schemas.openxmlformats.org/officeDocument/2006/customXml" ds:itemID="{6D31FFBC-62EB-46D3-A07D-036ADF628966}">
  <ds:schemaRefs>
    <ds:schemaRef ds:uri="http://schemas.microsoft.com/sharepoint/v3/contenttype/forms"/>
  </ds:schemaRefs>
</ds:datastoreItem>
</file>

<file path=customXml/itemProps3.xml><?xml version="1.0" encoding="utf-8"?>
<ds:datastoreItem xmlns:ds="http://schemas.openxmlformats.org/officeDocument/2006/customXml" ds:itemID="{7F5E26DF-4EC2-42E3-8BEA-08C58CDC3DAB}">
  <ds:schemaRefs>
    <ds:schemaRef ds:uri="http://schemas.microsoft.com/sharepoint/events"/>
  </ds:schemaRefs>
</ds:datastoreItem>
</file>

<file path=customXml/itemProps4.xml><?xml version="1.0" encoding="utf-8"?>
<ds:datastoreItem xmlns:ds="http://schemas.openxmlformats.org/officeDocument/2006/customXml" ds:itemID="{829B00CF-3EC0-4BF7-96FC-884166FFF5F4}"/>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2757</Characters>
  <Application>Microsoft Office Word</Application>
  <DocSecurity>4</DocSecurity>
  <Lines>22</Lines>
  <Paragraphs>6</Paragraphs>
  <ScaleCrop>false</ScaleCrop>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 Bharadwaj Gangrekalve Manoj</dc:creator>
  <cp:keywords/>
  <dc:description/>
  <cp:lastModifiedBy>Carlene Barton</cp:lastModifiedBy>
  <cp:revision>34</cp:revision>
  <dcterms:created xsi:type="dcterms:W3CDTF">2024-05-08T10:01:00Z</dcterms:created>
  <dcterms:modified xsi:type="dcterms:W3CDTF">2024-05-08T15:01:00Z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0x010100C335C0E17B707548A7EF41C8571592B5</vt:lpwstr>
  </property>
  <property fmtid="{D5CDD505-2E9C-101B-9397-08002B2CF9AE}" pid="3" name="_dlc_DocIdItemGuid">
    <vt:lpwstr>3a207858-3a4c-410d-a6cf-eaad2e25f2e3</vt:lpwstr>
  </property>
  <property fmtid="{D5CDD505-2E9C-101B-9397-08002B2CF9AE}" pid="4" name="MediaServiceImageTags">
    <vt:lpwstr/>
  </property>
</Properties>
</file>